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r w:rsidRPr="00FD58F2">
        <w:rPr>
          <w:rFonts w:ascii="Times New Roman"/>
          <w:b/>
          <w:color w:val="221F1F"/>
          <w:sz w:val="28"/>
        </w:rPr>
        <w:t>FACT SHEET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r>
        <w:rPr>
          <w:color w:val="221F1F"/>
        </w:rPr>
        <w:t xml:space="preserve">THE </w:t>
      </w:r>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1" w:name="WHAT_IS_COVID-19?"/>
      <w:bookmarkEnd w:id="1"/>
      <w:r w:rsidRPr="00FD58F2">
        <w:rPr>
          <w:color w:val="221F1F"/>
        </w:rPr>
        <w:t>WHAT IS COVID-19?</w:t>
      </w:r>
    </w:p>
    <w:p w14:paraId="2C61EEEB" w14:textId="68E8139A"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2 to 14 days after exposure to the virus. Symptoms may </w:t>
      </w:r>
      <w:proofErr w:type="gramStart"/>
      <w:r w:rsidRPr="00FD58F2">
        <w:t>include:</w:t>
      </w:r>
      <w:proofErr w:type="gramEnd"/>
      <w:r w:rsidRPr="00FD58F2">
        <w:t xml:space="preserv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2" w:name="WHAT_IS_THE_MODERNA_COVID-19_VACCINE?"/>
      <w:bookmarkEnd w:id="2"/>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w:t>
      </w:r>
      <w:r w:rsidRPr="005407EF">
        <w:rPr>
          <w:color w:val="221F1F"/>
        </w:rPr>
        <w:t>the</w:t>
      </w:r>
      <w:r w:rsidRPr="00FD58F2">
        <w:rPr>
          <w:color w:val="221F1F"/>
        </w:rPr>
        <w:t xml:space="preserve"> emergency use of </w:t>
      </w:r>
      <w:r w:rsidR="00A02C48">
        <w:rPr>
          <w:color w:val="221F1F"/>
        </w:rPr>
        <w:t xml:space="preserve">the </w:t>
      </w:r>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35D62759"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3" w:name="WHAT_SHOULD_YOU_MENTION_TO_YOUR_VACCINAT"/>
      <w:bookmarkEnd w:id="3"/>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 xml:space="preserve">Tell your vaccination provider about </w:t>
      </w:r>
      <w:proofErr w:type="gramStart"/>
      <w:r w:rsidRPr="00FD58F2">
        <w:rPr>
          <w:color w:val="221F1F"/>
        </w:rPr>
        <w:t>all of</w:t>
      </w:r>
      <w:proofErr w:type="gramEnd"/>
      <w:r w:rsidRPr="00FD58F2">
        <w:rPr>
          <w:color w:val="221F1F"/>
        </w:rPr>
        <w:t xml:space="preserve">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4" w:name="WHO_SHOULD_GET_THE_MODERNA_COVID-19_VACC"/>
      <w:bookmarkEnd w:id="4"/>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5" w:name="WHO_SHOULD_NOT_GET_THE_MODERNA_COVID-19_"/>
      <w:bookmarkEnd w:id="5"/>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625D0752"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r w:rsidRPr="00FD58F2">
        <w:rPr>
          <w:color w:val="221F1F"/>
        </w:rPr>
        <w:t>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w:t>
      </w:r>
      <w:proofErr w:type="spellStart"/>
      <w:r w:rsidRPr="00A25C05">
        <w:rPr>
          <w:rStyle w:val="normaltextrun"/>
          <w:shd w:val="clear" w:color="auto" w:fill="FFFFFF"/>
        </w:rPr>
        <w:t>dimyristoyl</w:t>
      </w:r>
      <w:proofErr w:type="spellEnd"/>
      <w:r w:rsidRPr="00A25C05">
        <w:rPr>
          <w:rStyle w:val="normaltextrun"/>
          <w:shd w:val="clear" w:color="auto" w:fill="FFFFFF"/>
        </w:rPr>
        <w:t>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6" w:name="HAS_THE_MODERNA_COVID-19_VACCINE_BEEN_US"/>
      <w:bookmarkEnd w:id="6"/>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7" w:name="WHAT_ARE_THE_BENEFITS_OF_THE_MODERNA_COV"/>
      <w:bookmarkEnd w:id="7"/>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3F211693" w:rsidR="005E140A" w:rsidRDefault="005E140A" w:rsidP="00C34763">
      <w:pPr>
        <w:rPr>
          <w:rFonts w:ascii="Times New Roman" w:eastAsia="Times New Roman" w:hAnsi="Times New Roman" w:cs="Times New Roman"/>
          <w:sz w:val="24"/>
          <w:szCs w:val="24"/>
        </w:rPr>
      </w:pPr>
      <w:bookmarkStart w:id="8" w:name="WHAT_ARE_THE_RISKS_OF_THE_MODERNA_COVID-"/>
      <w:bookmarkEnd w:id="8"/>
    </w:p>
    <w:p w14:paraId="736BC84F" w14:textId="77777777" w:rsidR="009345C1" w:rsidRPr="00FD58F2" w:rsidRDefault="009345C1"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General side effects: fatigue, headache, muscle pain, 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5EE4C9DC"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9" w:name="WHAT_IF_I_DECIDE_NOT_TO_GET_THE_MODERNA_"/>
      <w:bookmarkEnd w:id="9"/>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Call the vaccination provider or your healthcare provider 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77777777" w:rsidR="00B01BDF" w:rsidRPr="004027B1" w:rsidRDefault="00B01BDF" w:rsidP="00B01BDF">
      <w:pPr>
        <w:pStyle w:val="BodyText"/>
        <w:ind w:left="0"/>
        <w:rPr>
          <w:rFonts w:cs="Times New Roman"/>
          <w:color w:val="221F1F"/>
        </w:rPr>
      </w:pPr>
      <w:r w:rsidRPr="004027B1">
        <w:rPr>
          <w:rFonts w:cs="Times New Roman"/>
          <w:color w:val="221F1F"/>
        </w:rPr>
        <w:t>In addition, you can report side effects to Moderna at 1-866-MODERNA (1-866-663-3762).</w:t>
      </w:r>
    </w:p>
    <w:p w14:paraId="2DB5E096" w14:textId="3575B71B" w:rsidR="006B09AC" w:rsidRDefault="006B09AC" w:rsidP="00B01BDF">
      <w:pPr>
        <w:pStyle w:val="BodyText"/>
        <w:ind w:left="0"/>
        <w:rPr>
          <w:rFonts w:cs="Times New Roman"/>
          <w:color w:val="221F1F"/>
        </w:rPr>
      </w:pPr>
    </w:p>
    <w:p w14:paraId="13BA3E5D" w14:textId="77777777" w:rsidR="001655A1" w:rsidRPr="002C58D5" w:rsidRDefault="001655A1" w:rsidP="001655A1">
      <w:pPr>
        <w:rPr>
          <w:rFonts w:ascii="Times New Roman" w:hAnsi="Times New Roman" w:cs="Times New Roman"/>
          <w:sz w:val="24"/>
          <w:szCs w:val="24"/>
        </w:rPr>
      </w:pPr>
      <w:r w:rsidRPr="002C58D5">
        <w:rPr>
          <w:rFonts w:ascii="Times New Roman" w:hAnsi="Times New Roman" w:cs="Times New Roman"/>
          <w:sz w:val="24"/>
          <w:szCs w:val="24"/>
        </w:rPr>
        <w:t xml:space="preserve">You may also be given an option to enroll in </w:t>
      </w:r>
      <w:proofErr w:type="gramStart"/>
      <w:r w:rsidRPr="002C58D5">
        <w:rPr>
          <w:rFonts w:ascii="Times New Roman" w:hAnsi="Times New Roman" w:cs="Times New Roman"/>
          <w:b/>
          <w:bCs/>
          <w:sz w:val="24"/>
          <w:szCs w:val="24"/>
        </w:rPr>
        <w:t>v-safe</w:t>
      </w:r>
      <w:proofErr w:type="gramEnd"/>
      <w:r w:rsidRPr="002C58D5">
        <w:rPr>
          <w:rFonts w:ascii="Times New Roman" w:hAnsi="Times New Roman" w:cs="Times New Roman"/>
          <w:b/>
          <w:bCs/>
          <w:sz w:val="24"/>
          <w:szCs w:val="24"/>
        </w:rPr>
        <w:t>. V-safe</w:t>
      </w:r>
      <w:r w:rsidRPr="002C58D5">
        <w:rPr>
          <w:rFonts w:ascii="Times New Roman" w:hAnsi="Times New Roman" w:cs="Times New Roman"/>
          <w:sz w:val="24"/>
          <w:szCs w:val="24"/>
        </w:rPr>
        <w:t xml:space="preserve"> is a new voluntary smartphone-based tool that uses text messaging and web surveys to check in with people who have been vaccinated to identify potential side effects after COVID-19 vaccination.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asks questions that help CDC monitor the safety of COVID-19 vaccines.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also provides second-dose reminders if needed and live telephone follow-up by CDC if participants report a significant health impact following COVID-19 vaccination. For more information on how to sign up, visit: </w:t>
      </w:r>
      <w:r w:rsidRPr="002C58D5">
        <w:rPr>
          <w:rStyle w:val="Hyperlink"/>
          <w:rFonts w:ascii="Times New Roman" w:hAnsi="Times New Roman" w:cs="Times New Roman"/>
          <w:sz w:val="24"/>
          <w:szCs w:val="24"/>
        </w:rPr>
        <w:t>www.cdc.gov/vsafe</w:t>
      </w:r>
      <w:r w:rsidRPr="002C58D5">
        <w:rPr>
          <w:rFonts w:ascii="Times New Roman" w:hAnsi="Times New Roman" w:cs="Times New Roman"/>
          <w:sz w:val="24"/>
          <w:szCs w:val="24"/>
        </w:rPr>
        <w:t>.</w:t>
      </w:r>
    </w:p>
    <w:p w14:paraId="0119DB00" w14:textId="1A62E288" w:rsidR="001B4708" w:rsidRPr="003B0196" w:rsidRDefault="001B4708"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0" w:name="ARE_OTHER_CHOICES_AVAILABLE_FOR_PREVENTI"/>
      <w:bookmarkEnd w:id="10"/>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1" w:name="CAN_I_RECEIVE_THE_MODERNA_COVID-19_VACCI"/>
      <w:bookmarkEnd w:id="11"/>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2" w:name="WHAT_IF_I_AM_PREGNANT_OR_BREASTFEEDING?"/>
      <w:bookmarkEnd w:id="12"/>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3" w:name="WILL_THE_MODERNA_COVID-19_VACCINE_GIVE_M"/>
      <w:bookmarkEnd w:id="13"/>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4" w:name="KEEP_YOUR_VACCINATION_CARD"/>
      <w:bookmarkEnd w:id="14"/>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r w:rsidR="004027B1" w:rsidRPr="00040AF4">
        <w:rPr>
          <w:rFonts w:ascii="Times New Roman" w:hAnsi="Times New Roman" w:cs="Times New Roman"/>
          <w:color w:val="221F1F"/>
          <w:sz w:val="24"/>
          <w:szCs w:val="24"/>
        </w:rPr>
        <w:t>the</w:t>
      </w:r>
      <w:r w:rsidR="004027B1">
        <w:rPr>
          <w:rFonts w:ascii="Times New Roman" w:hAnsi="Times New Roman" w:cs="Times New Roman"/>
          <w:color w:val="221F1F"/>
          <w:sz w:val="24"/>
          <w:szCs w:val="24"/>
        </w:rPr>
        <w:t xml:space="preserve"> </w:t>
      </w:r>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08F086C6"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r w:rsidR="009345C1">
        <w:rPr>
          <w:rFonts w:cs="Times New Roman"/>
          <w:color w:val="000000" w:themeColor="text1"/>
        </w:rPr>
        <w:t>,</w:t>
      </w:r>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2573FF7F" w:rsidR="005E140A" w:rsidRPr="00FD58F2" w:rsidDel="001B4708" w:rsidRDefault="005E140A" w:rsidP="6C9E9822">
      <w:pPr>
        <w:pStyle w:val="BodyText"/>
        <w:ind w:left="0"/>
        <w:rPr>
          <w:color w:val="221F1F"/>
        </w:rPr>
      </w:pPr>
      <w:bookmarkStart w:id="15" w:name="SERIOUS_SIDE_EFFECTS"/>
      <w:bookmarkStart w:id="16" w:name="WHAT_SHOULD_I_DO_ABOUT_SIDE_EFFECTS?"/>
      <w:bookmarkEnd w:id="15"/>
      <w:bookmarkEnd w:id="16"/>
    </w:p>
    <w:p w14:paraId="58A147DA" w14:textId="1D1C6C90" w:rsidR="005E140A" w:rsidRPr="00FD58F2" w:rsidRDefault="1C9D159E">
      <w:pPr>
        <w:pStyle w:val="Heading1"/>
        <w:ind w:left="0"/>
        <w:rPr>
          <w:b w:val="0"/>
          <w:bCs w:val="0"/>
        </w:rPr>
      </w:pPr>
      <w:bookmarkStart w:id="17" w:name="HOW_CAN_I_LEARN_MORE?"/>
      <w:bookmarkStart w:id="18" w:name="WHAT_IS_THE_COUNTERMEASURES_INJURY_COMPE"/>
      <w:bookmarkEnd w:id="17"/>
      <w:bookmarkEnd w:id="18"/>
      <w:r w:rsidRPr="6C9E9822">
        <w:rPr>
          <w:color w:val="221F1F"/>
        </w:rPr>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w:t>
      </w:r>
      <w:r w:rsidR="004027B1">
        <w:rPr>
          <w:b w:val="0"/>
          <w:bCs w:val="0"/>
          <w:color w:val="221F1F"/>
        </w:rPr>
        <w:t>,</w:t>
      </w:r>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004027B1">
        <w:rPr>
          <w:color w:val="221F1F"/>
        </w:rPr>
        <w:t xml:space="preserve"> </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0C2442DE" w:rsidR="005E140A" w:rsidRDefault="005E140A">
      <w:pPr>
        <w:rPr>
          <w:rFonts w:ascii="Times New Roman" w:eastAsia="Times New Roman" w:hAnsi="Times New Roman" w:cs="Times New Roman"/>
          <w:sz w:val="24"/>
          <w:szCs w:val="24"/>
        </w:rPr>
      </w:pPr>
    </w:p>
    <w:p w14:paraId="662603A8" w14:textId="77777777" w:rsidR="009345C1" w:rsidRPr="00FD58F2" w:rsidRDefault="009345C1">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r w:rsidR="004027B1" w:rsidRPr="00040AF4">
        <w:rPr>
          <w:color w:val="221F1F"/>
        </w:rPr>
        <w:t>the</w:t>
      </w:r>
      <w:r w:rsidR="004027B1">
        <w:rPr>
          <w:color w:val="221F1F"/>
        </w:rPr>
        <w:t xml:space="preserve"> </w:t>
      </w:r>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 xml:space="preserve">the scientific evidence available showing that the product may be effective to prevent COVID-19 during the COVID-19 pandemic and that the known and potential benefits of the product outweigh the known and potential risks of the product. </w:t>
      </w:r>
      <w:proofErr w:type="gramStart"/>
      <w:r w:rsidRPr="00FD58F2">
        <w:rPr>
          <w:color w:val="221F1F"/>
        </w:rPr>
        <w:t>All of</w:t>
      </w:r>
      <w:proofErr w:type="gramEnd"/>
      <w:r w:rsidRPr="00FD58F2">
        <w:rPr>
          <w:color w:val="221F1F"/>
        </w:rPr>
        <w:t xml:space="preserve">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r w:rsidR="004027B1" w:rsidRPr="00040AF4">
        <w:rPr>
          <w:color w:val="221F1F"/>
        </w:rPr>
        <w:t>the</w:t>
      </w:r>
      <w:r w:rsidR="004027B1">
        <w:rPr>
          <w:color w:val="221F1F"/>
        </w:rPr>
        <w:t xml:space="preserve"> </w:t>
      </w:r>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67D9D7D" w:rsidR="006B31DB" w:rsidRDefault="00AC0EDC" w:rsidP="006B31DB">
      <w:pPr>
        <w:pStyle w:val="BodyText"/>
        <w:ind w:left="0"/>
      </w:pPr>
      <w:r w:rsidRPr="00FD58F2">
        <w:t xml:space="preserve">Revised: </w:t>
      </w:r>
      <w:r w:rsidR="004027B1">
        <w:t>12</w:t>
      </w:r>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58241" behindDoc="1" locked="0" layoutInCell="1" allowOverlap="1" wp14:anchorId="3FC3909B" wp14:editId="4EFA96EB">
            <wp:simplePos x="0" y="0"/>
            <wp:positionH relativeFrom="column">
              <wp:posOffset>2463800</wp:posOffset>
            </wp:positionH>
            <wp:positionV relativeFrom="paragraph">
              <wp:posOffset>2218261</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9">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8240"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1"/>
      <w:pgSz w:w="12240" w:h="15840"/>
      <w:pgMar w:top="1440" w:right="1440" w:bottom="1440" w:left="1440" w:header="0" w:footer="10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EC77A" w14:textId="77777777" w:rsidR="000E0262" w:rsidRDefault="000E0262">
      <w:r>
        <w:separator/>
      </w:r>
    </w:p>
  </w:endnote>
  <w:endnote w:type="continuationSeparator" w:id="0">
    <w:p w14:paraId="6D6E525A" w14:textId="77777777" w:rsidR="000E0262" w:rsidRDefault="000E0262">
      <w:r>
        <w:continuationSeparator/>
      </w:r>
    </w:p>
  </w:endnote>
  <w:endnote w:type="continuationNotice" w:id="1">
    <w:p w14:paraId="6DB51EDB" w14:textId="77777777" w:rsidR="000E0262" w:rsidRDefault="000E0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ustomXmlDelRangeStart w:id="19" w:author="Author"/>
  <w:sdt>
    <w:sdtPr>
      <w:rPr>
        <w:rFonts w:ascii="Times New Roman" w:hAnsi="Times New Roman" w:cs="Times New Roman"/>
        <w:sz w:val="24"/>
        <w:szCs w:val="24"/>
      </w:rPr>
      <w:id w:val="-755130740"/>
      <w:docPartObj>
        <w:docPartGallery w:val="Page Numbers (Bottom of Page)"/>
        <w:docPartUnique/>
      </w:docPartObj>
    </w:sdtPr>
    <w:sdtEndPr>
      <w:rPr>
        <w:noProof/>
      </w:rPr>
    </w:sdtEndPr>
    <w:sdtContent>
      <w:customXmlDelRangeEnd w:id="19"/>
      <w:p w14:paraId="3BEC6DB8" w14:textId="3B765429" w:rsidR="009B0455" w:rsidRPr="009B0455" w:rsidDel="00AD27F7" w:rsidRDefault="009B0455">
        <w:pPr>
          <w:pStyle w:val="Footer"/>
          <w:jc w:val="right"/>
          <w:rPr>
            <w:del w:id="20" w:author="Author"/>
            <w:rFonts w:ascii="Times New Roman" w:hAnsi="Times New Roman" w:cs="Times New Roman"/>
            <w:sz w:val="24"/>
            <w:szCs w:val="24"/>
          </w:rPr>
        </w:pPr>
        <w:del w:id="21" w:author="Author">
          <w:r w:rsidRPr="009B0455" w:rsidDel="00AD27F7">
            <w:rPr>
              <w:rFonts w:ascii="Times New Roman" w:hAnsi="Times New Roman" w:cs="Times New Roman"/>
              <w:sz w:val="24"/>
              <w:szCs w:val="24"/>
            </w:rPr>
            <w:delText>Revised: December 2020</w:delText>
          </w:r>
          <w:r w:rsidRPr="009B0455" w:rsidDel="00AD27F7">
            <w:rPr>
              <w:rFonts w:ascii="Times New Roman" w:hAnsi="Times New Roman" w:cs="Times New Roman"/>
              <w:sz w:val="24"/>
              <w:szCs w:val="24"/>
            </w:rPr>
            <w:tab/>
          </w:r>
          <w:r w:rsidRPr="009B0455" w:rsidDel="00AD27F7">
            <w:rPr>
              <w:rFonts w:ascii="Times New Roman" w:hAnsi="Times New Roman" w:cs="Times New Roman"/>
              <w:sz w:val="24"/>
              <w:szCs w:val="24"/>
            </w:rPr>
            <w:tab/>
          </w:r>
          <w:r w:rsidRPr="009B0455" w:rsidDel="00AD27F7">
            <w:rPr>
              <w:rFonts w:ascii="Times New Roman" w:hAnsi="Times New Roman" w:cs="Times New Roman"/>
              <w:sz w:val="24"/>
              <w:szCs w:val="24"/>
            </w:rPr>
            <w:fldChar w:fldCharType="begin"/>
          </w:r>
          <w:r w:rsidRPr="009B0455" w:rsidDel="00AD27F7">
            <w:rPr>
              <w:rFonts w:ascii="Times New Roman" w:hAnsi="Times New Roman" w:cs="Times New Roman"/>
              <w:sz w:val="24"/>
              <w:szCs w:val="24"/>
            </w:rPr>
            <w:delInstrText xml:space="preserve"> PAGE   \* MERGEFORMAT </w:delInstrText>
          </w:r>
          <w:r w:rsidRPr="009B0455" w:rsidDel="00AD27F7">
            <w:rPr>
              <w:rFonts w:ascii="Times New Roman" w:hAnsi="Times New Roman" w:cs="Times New Roman"/>
              <w:sz w:val="24"/>
              <w:szCs w:val="24"/>
            </w:rPr>
            <w:fldChar w:fldCharType="separate"/>
          </w:r>
          <w:r w:rsidRPr="009B0455" w:rsidDel="00AD27F7">
            <w:rPr>
              <w:rFonts w:ascii="Times New Roman" w:hAnsi="Times New Roman" w:cs="Times New Roman"/>
              <w:noProof/>
              <w:sz w:val="24"/>
              <w:szCs w:val="24"/>
            </w:rPr>
            <w:delText>2</w:delText>
          </w:r>
          <w:r w:rsidRPr="009B0455" w:rsidDel="00AD27F7">
            <w:rPr>
              <w:rFonts w:ascii="Times New Roman" w:hAnsi="Times New Roman" w:cs="Times New Roman"/>
              <w:noProof/>
              <w:sz w:val="24"/>
              <w:szCs w:val="24"/>
            </w:rPr>
            <w:fldChar w:fldCharType="end"/>
          </w:r>
        </w:del>
      </w:p>
      <w:customXmlDelRangeStart w:id="22" w:author="Author"/>
    </w:sdtContent>
  </w:sdt>
  <w:customXmlDelRangeEnd w:id="22"/>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213A9" w14:textId="77777777" w:rsidR="000E0262" w:rsidRDefault="000E0262">
      <w:r>
        <w:separator/>
      </w:r>
    </w:p>
  </w:footnote>
  <w:footnote w:type="continuationSeparator" w:id="0">
    <w:p w14:paraId="1C9289C5" w14:textId="77777777" w:rsidR="000E0262" w:rsidRDefault="000E0262">
      <w:r>
        <w:continuationSeparator/>
      </w:r>
    </w:p>
  </w:footnote>
  <w:footnote w:type="continuationNotice" w:id="1">
    <w:p w14:paraId="175AAC24" w14:textId="77777777" w:rsidR="000E0262" w:rsidRDefault="000E0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78494180">
    <w:abstractNumId w:val="5"/>
  </w:num>
  <w:num w:numId="2" w16cid:durableId="422341482">
    <w:abstractNumId w:val="0"/>
  </w:num>
  <w:num w:numId="3" w16cid:durableId="151872193">
    <w:abstractNumId w:val="9"/>
  </w:num>
  <w:num w:numId="4" w16cid:durableId="1359770054">
    <w:abstractNumId w:val="10"/>
  </w:num>
  <w:num w:numId="5" w16cid:durableId="1600487337">
    <w:abstractNumId w:val="6"/>
  </w:num>
  <w:num w:numId="6" w16cid:durableId="1154490955">
    <w:abstractNumId w:val="4"/>
  </w:num>
  <w:num w:numId="7" w16cid:durableId="789084818">
    <w:abstractNumId w:val="12"/>
  </w:num>
  <w:num w:numId="8" w16cid:durableId="1147864427">
    <w:abstractNumId w:val="8"/>
  </w:num>
  <w:num w:numId="9" w16cid:durableId="1823615588">
    <w:abstractNumId w:val="1"/>
  </w:num>
  <w:num w:numId="10" w16cid:durableId="910888809">
    <w:abstractNumId w:val="11"/>
  </w:num>
  <w:num w:numId="11" w16cid:durableId="838887529">
    <w:abstractNumId w:val="2"/>
  </w:num>
  <w:num w:numId="12" w16cid:durableId="635141222">
    <w:abstractNumId w:val="3"/>
  </w:num>
  <w:num w:numId="13" w16cid:durableId="21373303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40A2E"/>
    <w:rsid w:val="00040AF4"/>
    <w:rsid w:val="00040EC7"/>
    <w:rsid w:val="000561F5"/>
    <w:rsid w:val="00096D44"/>
    <w:rsid w:val="000A1531"/>
    <w:rsid w:val="000A3D02"/>
    <w:rsid w:val="000C3E16"/>
    <w:rsid w:val="000D143B"/>
    <w:rsid w:val="000E0262"/>
    <w:rsid w:val="000E0C9F"/>
    <w:rsid w:val="000E1959"/>
    <w:rsid w:val="001012C5"/>
    <w:rsid w:val="00105984"/>
    <w:rsid w:val="001123FB"/>
    <w:rsid w:val="001202F4"/>
    <w:rsid w:val="00132733"/>
    <w:rsid w:val="001655A1"/>
    <w:rsid w:val="00176272"/>
    <w:rsid w:val="00195E78"/>
    <w:rsid w:val="001A10DB"/>
    <w:rsid w:val="001A6137"/>
    <w:rsid w:val="001A7468"/>
    <w:rsid w:val="001A7D8F"/>
    <w:rsid w:val="001B4708"/>
    <w:rsid w:val="001C2691"/>
    <w:rsid w:val="001C3FC9"/>
    <w:rsid w:val="001C65D2"/>
    <w:rsid w:val="001D1E12"/>
    <w:rsid w:val="001D42E7"/>
    <w:rsid w:val="001E2A3B"/>
    <w:rsid w:val="001E7417"/>
    <w:rsid w:val="001F49C9"/>
    <w:rsid w:val="002023D9"/>
    <w:rsid w:val="002162CA"/>
    <w:rsid w:val="00221554"/>
    <w:rsid w:val="00235326"/>
    <w:rsid w:val="00250AE6"/>
    <w:rsid w:val="002623CB"/>
    <w:rsid w:val="002739A1"/>
    <w:rsid w:val="00274904"/>
    <w:rsid w:val="0027585F"/>
    <w:rsid w:val="00287F41"/>
    <w:rsid w:val="002B4EA5"/>
    <w:rsid w:val="002C5EE3"/>
    <w:rsid w:val="002D21CF"/>
    <w:rsid w:val="002D28F3"/>
    <w:rsid w:val="002D4D8B"/>
    <w:rsid w:val="002E356D"/>
    <w:rsid w:val="002E5C4B"/>
    <w:rsid w:val="002F37A5"/>
    <w:rsid w:val="002F43E8"/>
    <w:rsid w:val="00314F68"/>
    <w:rsid w:val="00316803"/>
    <w:rsid w:val="0032078F"/>
    <w:rsid w:val="00322E88"/>
    <w:rsid w:val="003231ED"/>
    <w:rsid w:val="00350ADB"/>
    <w:rsid w:val="0036276D"/>
    <w:rsid w:val="00363042"/>
    <w:rsid w:val="0036586E"/>
    <w:rsid w:val="00386722"/>
    <w:rsid w:val="00387DB0"/>
    <w:rsid w:val="00391B7C"/>
    <w:rsid w:val="003960F3"/>
    <w:rsid w:val="003A60B1"/>
    <w:rsid w:val="003A7227"/>
    <w:rsid w:val="003B0196"/>
    <w:rsid w:val="003B0433"/>
    <w:rsid w:val="003B6F0D"/>
    <w:rsid w:val="003D6EC8"/>
    <w:rsid w:val="004027B1"/>
    <w:rsid w:val="004224F2"/>
    <w:rsid w:val="004234B6"/>
    <w:rsid w:val="004247B1"/>
    <w:rsid w:val="0042750A"/>
    <w:rsid w:val="00427925"/>
    <w:rsid w:val="004315AF"/>
    <w:rsid w:val="00447185"/>
    <w:rsid w:val="00480375"/>
    <w:rsid w:val="00490B21"/>
    <w:rsid w:val="00494528"/>
    <w:rsid w:val="004A7BD5"/>
    <w:rsid w:val="004B26B4"/>
    <w:rsid w:val="004D1A15"/>
    <w:rsid w:val="004E0909"/>
    <w:rsid w:val="004E2E7F"/>
    <w:rsid w:val="004F006C"/>
    <w:rsid w:val="004F61E8"/>
    <w:rsid w:val="005305BC"/>
    <w:rsid w:val="00530F6D"/>
    <w:rsid w:val="0053635A"/>
    <w:rsid w:val="005407EF"/>
    <w:rsid w:val="00540885"/>
    <w:rsid w:val="005476AD"/>
    <w:rsid w:val="00550F7F"/>
    <w:rsid w:val="00551712"/>
    <w:rsid w:val="00571DBD"/>
    <w:rsid w:val="00577717"/>
    <w:rsid w:val="0058790F"/>
    <w:rsid w:val="00593D72"/>
    <w:rsid w:val="005A0C5D"/>
    <w:rsid w:val="005B188F"/>
    <w:rsid w:val="005B6670"/>
    <w:rsid w:val="005C1E7B"/>
    <w:rsid w:val="005C491B"/>
    <w:rsid w:val="005D7977"/>
    <w:rsid w:val="005E140A"/>
    <w:rsid w:val="005F209A"/>
    <w:rsid w:val="00600EEB"/>
    <w:rsid w:val="00602831"/>
    <w:rsid w:val="006156B8"/>
    <w:rsid w:val="0062412B"/>
    <w:rsid w:val="00644554"/>
    <w:rsid w:val="0065107A"/>
    <w:rsid w:val="006622EA"/>
    <w:rsid w:val="00681CEB"/>
    <w:rsid w:val="006A6644"/>
    <w:rsid w:val="006B09AC"/>
    <w:rsid w:val="006B2FE6"/>
    <w:rsid w:val="006B31DB"/>
    <w:rsid w:val="006C0645"/>
    <w:rsid w:val="006C2FA3"/>
    <w:rsid w:val="006D2E45"/>
    <w:rsid w:val="006F5C52"/>
    <w:rsid w:val="0072704C"/>
    <w:rsid w:val="0073142D"/>
    <w:rsid w:val="00743626"/>
    <w:rsid w:val="00757094"/>
    <w:rsid w:val="007608DF"/>
    <w:rsid w:val="00767241"/>
    <w:rsid w:val="00771D1A"/>
    <w:rsid w:val="00791422"/>
    <w:rsid w:val="007B24E7"/>
    <w:rsid w:val="007D21FC"/>
    <w:rsid w:val="007E7447"/>
    <w:rsid w:val="007F31EA"/>
    <w:rsid w:val="007F50EA"/>
    <w:rsid w:val="00823B18"/>
    <w:rsid w:val="00831A04"/>
    <w:rsid w:val="0083454E"/>
    <w:rsid w:val="00844408"/>
    <w:rsid w:val="00850370"/>
    <w:rsid w:val="00857D8D"/>
    <w:rsid w:val="008700BF"/>
    <w:rsid w:val="00882880"/>
    <w:rsid w:val="008A74A8"/>
    <w:rsid w:val="008B5674"/>
    <w:rsid w:val="008B76B6"/>
    <w:rsid w:val="008D44FF"/>
    <w:rsid w:val="008D54D1"/>
    <w:rsid w:val="008E72D2"/>
    <w:rsid w:val="008E7E41"/>
    <w:rsid w:val="008F44D3"/>
    <w:rsid w:val="008F6B20"/>
    <w:rsid w:val="009128FF"/>
    <w:rsid w:val="009144DB"/>
    <w:rsid w:val="00915A41"/>
    <w:rsid w:val="00922D55"/>
    <w:rsid w:val="009274D2"/>
    <w:rsid w:val="009345C1"/>
    <w:rsid w:val="009422F7"/>
    <w:rsid w:val="00953488"/>
    <w:rsid w:val="009571CD"/>
    <w:rsid w:val="00960C5A"/>
    <w:rsid w:val="00984E2A"/>
    <w:rsid w:val="009930A0"/>
    <w:rsid w:val="00996FA0"/>
    <w:rsid w:val="009B0455"/>
    <w:rsid w:val="009B04DE"/>
    <w:rsid w:val="009E0E34"/>
    <w:rsid w:val="009E4492"/>
    <w:rsid w:val="009F7535"/>
    <w:rsid w:val="00A02C48"/>
    <w:rsid w:val="00A033CE"/>
    <w:rsid w:val="00A0491F"/>
    <w:rsid w:val="00A132E3"/>
    <w:rsid w:val="00A16F44"/>
    <w:rsid w:val="00A25C05"/>
    <w:rsid w:val="00A35CF6"/>
    <w:rsid w:val="00A47C4E"/>
    <w:rsid w:val="00A6530D"/>
    <w:rsid w:val="00A82357"/>
    <w:rsid w:val="00A825B9"/>
    <w:rsid w:val="00A9702E"/>
    <w:rsid w:val="00AA74C1"/>
    <w:rsid w:val="00AB0CE7"/>
    <w:rsid w:val="00AB6934"/>
    <w:rsid w:val="00AC0EDC"/>
    <w:rsid w:val="00AD27F7"/>
    <w:rsid w:val="00B01BDF"/>
    <w:rsid w:val="00B07033"/>
    <w:rsid w:val="00B21B7D"/>
    <w:rsid w:val="00B25000"/>
    <w:rsid w:val="00B30D2B"/>
    <w:rsid w:val="00B35981"/>
    <w:rsid w:val="00B6354D"/>
    <w:rsid w:val="00BA36C2"/>
    <w:rsid w:val="00BB134F"/>
    <w:rsid w:val="00BB1D90"/>
    <w:rsid w:val="00BC2C17"/>
    <w:rsid w:val="00BC377E"/>
    <w:rsid w:val="00BC5F23"/>
    <w:rsid w:val="00BD0521"/>
    <w:rsid w:val="00BD0882"/>
    <w:rsid w:val="00BD683F"/>
    <w:rsid w:val="00C04271"/>
    <w:rsid w:val="00C054E8"/>
    <w:rsid w:val="00C265A0"/>
    <w:rsid w:val="00C311B1"/>
    <w:rsid w:val="00C34763"/>
    <w:rsid w:val="00C45A7D"/>
    <w:rsid w:val="00C67DDC"/>
    <w:rsid w:val="00C925AE"/>
    <w:rsid w:val="00CA6CD0"/>
    <w:rsid w:val="00CB4184"/>
    <w:rsid w:val="00CB7075"/>
    <w:rsid w:val="00CF596E"/>
    <w:rsid w:val="00CF62A7"/>
    <w:rsid w:val="00CF6742"/>
    <w:rsid w:val="00D35629"/>
    <w:rsid w:val="00D36203"/>
    <w:rsid w:val="00D40A8B"/>
    <w:rsid w:val="00D76866"/>
    <w:rsid w:val="00D82B09"/>
    <w:rsid w:val="00D86015"/>
    <w:rsid w:val="00D86DD0"/>
    <w:rsid w:val="00D95DA3"/>
    <w:rsid w:val="00DB1C5E"/>
    <w:rsid w:val="00DB5625"/>
    <w:rsid w:val="00DC52B0"/>
    <w:rsid w:val="00DC58AE"/>
    <w:rsid w:val="00E00B95"/>
    <w:rsid w:val="00E11391"/>
    <w:rsid w:val="00E12430"/>
    <w:rsid w:val="00E13B6A"/>
    <w:rsid w:val="00E346DA"/>
    <w:rsid w:val="00E44653"/>
    <w:rsid w:val="00E55FEF"/>
    <w:rsid w:val="00E5749F"/>
    <w:rsid w:val="00E75CB0"/>
    <w:rsid w:val="00E849CA"/>
    <w:rsid w:val="00EA45C6"/>
    <w:rsid w:val="00EB481F"/>
    <w:rsid w:val="00EB702C"/>
    <w:rsid w:val="00EC51DF"/>
    <w:rsid w:val="00ED3CBA"/>
    <w:rsid w:val="00EF3987"/>
    <w:rsid w:val="00EF65F7"/>
    <w:rsid w:val="00F10234"/>
    <w:rsid w:val="00F24AC8"/>
    <w:rsid w:val="00F26042"/>
    <w:rsid w:val="00F3382C"/>
    <w:rsid w:val="00F446C4"/>
    <w:rsid w:val="00F45B76"/>
    <w:rsid w:val="00F62AC7"/>
    <w:rsid w:val="00F72A50"/>
    <w:rsid w:val="00F77632"/>
    <w:rsid w:val="00F822D2"/>
    <w:rsid w:val="00F86674"/>
    <w:rsid w:val="00F94FBD"/>
    <w:rsid w:val="00FB16D3"/>
    <w:rsid w:val="00FB6A44"/>
    <w:rsid w:val="00FC602C"/>
    <w:rsid w:val="00FD58F2"/>
    <w:rsid w:val="00FE4645"/>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791422"/>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2471E-2BD4-43CB-B55E-7B899322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CharactersWithSpaces>
  <SharedDoc>false</SharedDoc>
  <HLinks>
    <vt:vector size="6" baseType="variant">
      <vt:variant>
        <vt:i4>4718671</vt:i4>
      </vt:variant>
      <vt:variant>
        <vt:i4>0</vt:i4>
      </vt:variant>
      <vt:variant>
        <vt:i4>0</vt:i4>
      </vt:variant>
      <vt:variant>
        <vt:i4>5</vt:i4>
      </vt:variant>
      <vt:variant>
        <vt:lpwstr>http://www.cdc.gov/vsafe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2025-10-07T13:21:00Z</dcterms:created>
  <dcterms:modified xsi:type="dcterms:W3CDTF">2025-10-07T13:21:00Z</dcterms:modified>
</cp:coreProperties>
</file>